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492741" w14:textId="77777777" w:rsidR="00E41A46" w:rsidRDefault="00136E1B" w:rsidP="00DC0AC4">
      <w:pPr>
        <w:pStyle w:val="Heading1"/>
        <w:spacing w:before="120"/>
        <w:rPr>
          <w:sz w:val="40"/>
          <w:szCs w:val="40"/>
        </w:rPr>
      </w:pPr>
      <w:r>
        <w:rPr>
          <w:sz w:val="40"/>
          <w:szCs w:val="40"/>
        </w:rPr>
        <w:t>Freediving</w:t>
      </w:r>
      <w:r w:rsidR="00E41A46">
        <w:rPr>
          <w:sz w:val="40"/>
          <w:szCs w:val="40"/>
        </w:rPr>
        <w:t xml:space="preserve"> New Zealand</w:t>
      </w:r>
    </w:p>
    <w:p w14:paraId="7E73BD47" w14:textId="5B3F1ED0" w:rsidR="00171F84" w:rsidRDefault="00BE0CB0" w:rsidP="00DC0AC4">
      <w:pPr>
        <w:pStyle w:val="Heading1"/>
        <w:spacing w:before="120"/>
        <w:rPr>
          <w:sz w:val="40"/>
          <w:szCs w:val="40"/>
        </w:rPr>
      </w:pPr>
      <w:r>
        <w:rPr>
          <w:sz w:val="40"/>
          <w:szCs w:val="40"/>
        </w:rPr>
        <w:t>Incident Response</w:t>
      </w:r>
      <w:r w:rsidR="00DC0AC4">
        <w:rPr>
          <w:sz w:val="40"/>
          <w:szCs w:val="40"/>
        </w:rPr>
        <w:t xml:space="preserve"> Plan</w:t>
      </w:r>
    </w:p>
    <w:p w14:paraId="393156BD" w14:textId="77777777" w:rsidR="00DC0AC4" w:rsidRDefault="00DC0AC4" w:rsidP="00DC0AC4">
      <w:pPr>
        <w:pStyle w:val="Normal1"/>
      </w:pPr>
    </w:p>
    <w:p w14:paraId="34D95392" w14:textId="77777777" w:rsidR="00DC0AC4" w:rsidRDefault="00DC0AC4" w:rsidP="00DC0AC4">
      <w:pPr>
        <w:pStyle w:val="Normal1"/>
      </w:pPr>
      <w:r>
        <w:t>Club Name</w:t>
      </w:r>
      <w:proofErr w:type="gramStart"/>
      <w:r>
        <w:t>:_</w:t>
      </w:r>
      <w:proofErr w:type="gramEnd"/>
      <w:r>
        <w:t>____________________________</w:t>
      </w:r>
    </w:p>
    <w:p w14:paraId="1067E9C0" w14:textId="77777777" w:rsidR="00DC0AC4" w:rsidRDefault="00DC0AC4" w:rsidP="00DC0AC4">
      <w:pPr>
        <w:pStyle w:val="Normal1"/>
      </w:pPr>
      <w:r>
        <w:t>Activity Location</w:t>
      </w:r>
      <w:proofErr w:type="gramStart"/>
      <w:r>
        <w:t>:_</w:t>
      </w:r>
      <w:proofErr w:type="gramEnd"/>
      <w:r>
        <w:t>____________________________________</w:t>
      </w:r>
    </w:p>
    <w:p w14:paraId="7D7F18D4" w14:textId="77777777" w:rsidR="00DC0AC4" w:rsidRDefault="00DC0AC4" w:rsidP="00DC0AC4">
      <w:pPr>
        <w:pStyle w:val="Normal1"/>
      </w:pPr>
      <w:r>
        <w:t>Plan date</w:t>
      </w:r>
      <w:proofErr w:type="gramStart"/>
      <w:r>
        <w:t>:_</w:t>
      </w:r>
      <w:proofErr w:type="gramEnd"/>
      <w:r>
        <w:t>____________________</w:t>
      </w:r>
    </w:p>
    <w:p w14:paraId="0FE8720F" w14:textId="256C7EFC" w:rsidR="00DC0AC4" w:rsidRDefault="00BE0CB0" w:rsidP="00DC0AC4">
      <w:pPr>
        <w:pStyle w:val="Normal1"/>
      </w:pPr>
      <w:r>
        <w:t>This IR</w:t>
      </w:r>
      <w:r w:rsidR="00DC0AC4">
        <w:t xml:space="preserve">P relates to the aquatic </w:t>
      </w:r>
      <w:proofErr w:type="spellStart"/>
      <w:r w:rsidR="00DC0AC4">
        <w:t>apnea</w:t>
      </w:r>
      <w:proofErr w:type="spellEnd"/>
      <w:r w:rsidR="00DC0AC4">
        <w:t xml:space="preserve"> activity conducted by the above named club at the location detailed. The activity will be conducted in accordance with Freediving New Zealand’s National Standards available on the website detailed below.</w:t>
      </w:r>
    </w:p>
    <w:p w14:paraId="636C526F" w14:textId="507A376B" w:rsidR="000D6A35" w:rsidRDefault="000D6A35" w:rsidP="000D6A35">
      <w:pPr>
        <w:spacing w:before="100" w:beforeAutospacing="1" w:after="100" w:afterAutospacing="1"/>
      </w:pPr>
      <w:r>
        <w:t xml:space="preserve">Any </w:t>
      </w:r>
      <w:proofErr w:type="spellStart"/>
      <w:r>
        <w:t>apnea</w:t>
      </w:r>
      <w:proofErr w:type="spellEnd"/>
      <w:r>
        <w:t xml:space="preserve"> activity where a person holds their breath while submerged in water at any depth, is by its very nature an extremely dangerous activity. An unsupervised person conducting in water breath-hold has the risk of becoming unconscious due to hypoxia or reduced oxygen to the brain. In the event that the person in the water becomes unconscious the likelihood of self-recovery is extremely remote and the risk of death highly likely.</w:t>
      </w:r>
    </w:p>
    <w:p w14:paraId="4DA353E0" w14:textId="77777777" w:rsidR="000D6A35" w:rsidRDefault="000D6A35" w:rsidP="000D6A35">
      <w:pPr>
        <w:spacing w:before="100" w:beforeAutospacing="1" w:after="100" w:afterAutospacing="1"/>
      </w:pPr>
      <w:r>
        <w:t>Freediving as a sport as recognised by AIDA International and nationally by Freediving New Zealand (FDNZ) is extremely safe due to the awareness of the risks by those managing and conducting the activities and the mitigation put in place by standards and recognised good practices.</w:t>
      </w:r>
    </w:p>
    <w:p w14:paraId="34D3C6B6" w14:textId="76893313" w:rsidR="00834185" w:rsidRPr="00834185" w:rsidRDefault="00834185" w:rsidP="000D6A35">
      <w:pPr>
        <w:spacing w:before="100" w:beforeAutospacing="1" w:after="100" w:afterAutospacing="1"/>
        <w:rPr>
          <w:i/>
        </w:rPr>
      </w:pPr>
      <w:r w:rsidRPr="00834185">
        <w:rPr>
          <w:i/>
        </w:rPr>
        <w:t>link to national standards</w:t>
      </w:r>
    </w:p>
    <w:p w14:paraId="0DD59344" w14:textId="77777777" w:rsidR="000D6A35" w:rsidRDefault="000D6A35" w:rsidP="000D6A35">
      <w:pPr>
        <w:pStyle w:val="Heading1"/>
        <w:spacing w:before="120"/>
      </w:pPr>
    </w:p>
    <w:p w14:paraId="557F57D7" w14:textId="77777777" w:rsidR="000D6A35" w:rsidRPr="000D6A35" w:rsidRDefault="000D6A35" w:rsidP="000D6A35">
      <w:pPr>
        <w:pStyle w:val="Heading1"/>
        <w:spacing w:before="120"/>
      </w:pPr>
      <w:r>
        <w:t>Initial A</w:t>
      </w:r>
      <w:r w:rsidR="00DC0AC4">
        <w:t>ction</w:t>
      </w:r>
      <w:r>
        <w:t>s</w:t>
      </w:r>
    </w:p>
    <w:p w14:paraId="1159BF88" w14:textId="63224591" w:rsidR="00DC0AC4" w:rsidRDefault="00834185" w:rsidP="00DC0AC4">
      <w:pPr>
        <w:pStyle w:val="Normal1"/>
      </w:pPr>
      <w:r>
        <w:t>In</w:t>
      </w:r>
      <w:r w:rsidR="000D6A35">
        <w:t xml:space="preserve"> the event of a diver loosing consciousness the supervisor </w:t>
      </w:r>
      <w:r w:rsidR="00DC0AC4">
        <w:t>will recover the diver and support the diver from the side of the pool or in the water, ensuring that the diver’s airways remain above the surface of the water, and that the diver does not injure themselves by falling on the side of the pool.</w:t>
      </w:r>
    </w:p>
    <w:p w14:paraId="3B157184" w14:textId="77777777" w:rsidR="00DC0AC4" w:rsidRDefault="00DC0AC4" w:rsidP="00DC0AC4">
      <w:pPr>
        <w:pStyle w:val="Normal1"/>
      </w:pPr>
      <w:r>
        <w:t>The diver’s weights may be removed if necessary to ensure the diver can be brought to the surface and their airways remain above the surface. Weights may include:</w:t>
      </w:r>
    </w:p>
    <w:p w14:paraId="40B095C4" w14:textId="77777777" w:rsidR="00DC0AC4" w:rsidRDefault="00DC0AC4" w:rsidP="00DC0AC4">
      <w:pPr>
        <w:pStyle w:val="Normal1"/>
        <w:numPr>
          <w:ilvl w:val="0"/>
          <w:numId w:val="6"/>
        </w:numPr>
        <w:spacing w:after="0"/>
        <w:ind w:hanging="360"/>
        <w:contextualSpacing/>
      </w:pPr>
      <w:r>
        <w:t>Neck weight</w:t>
      </w:r>
    </w:p>
    <w:p w14:paraId="516E5E9D" w14:textId="77777777" w:rsidR="00DC0AC4" w:rsidRDefault="00DC0AC4" w:rsidP="00DC0AC4">
      <w:pPr>
        <w:pStyle w:val="Normal1"/>
        <w:numPr>
          <w:ilvl w:val="0"/>
          <w:numId w:val="6"/>
        </w:numPr>
        <w:ind w:hanging="360"/>
        <w:contextualSpacing/>
      </w:pPr>
      <w:r>
        <w:t>Weight belt (around the waist)</w:t>
      </w:r>
    </w:p>
    <w:p w14:paraId="123081C8" w14:textId="77777777" w:rsidR="00DC0AC4" w:rsidRDefault="00DC0AC4" w:rsidP="00DC0AC4">
      <w:pPr>
        <w:pStyle w:val="Normal1"/>
      </w:pPr>
      <w:r>
        <w:t>The diver’s facial equipment will be removed including:</w:t>
      </w:r>
    </w:p>
    <w:p w14:paraId="69EF99D7" w14:textId="77777777" w:rsidR="00DC0AC4" w:rsidRDefault="00DC0AC4" w:rsidP="00DC0AC4">
      <w:pPr>
        <w:pStyle w:val="Normal1"/>
        <w:numPr>
          <w:ilvl w:val="0"/>
          <w:numId w:val="5"/>
        </w:numPr>
        <w:spacing w:after="0"/>
        <w:ind w:hanging="360"/>
        <w:contextualSpacing/>
      </w:pPr>
      <w:r>
        <w:t>Mask or goggles</w:t>
      </w:r>
    </w:p>
    <w:p w14:paraId="27EDB22F" w14:textId="77777777" w:rsidR="00DC0AC4" w:rsidRDefault="00DC0AC4" w:rsidP="00DC0AC4">
      <w:pPr>
        <w:pStyle w:val="Normal1"/>
        <w:numPr>
          <w:ilvl w:val="0"/>
          <w:numId w:val="5"/>
        </w:numPr>
        <w:ind w:hanging="360"/>
        <w:contextualSpacing/>
      </w:pPr>
      <w:r>
        <w:t>Nose Clip</w:t>
      </w:r>
    </w:p>
    <w:p w14:paraId="64D9902F" w14:textId="77777777" w:rsidR="00DC0AC4" w:rsidRDefault="00DC0AC4" w:rsidP="00DC0AC4">
      <w:pPr>
        <w:pStyle w:val="Normal1"/>
      </w:pPr>
      <w:r>
        <w:t>The diver will be coached using the “Tap, Talk, Blow” methodology, designed to stimulate the breathing reflex. This is a recognised procedure for encouraging divers to resume breathing following a blackout.</w:t>
      </w:r>
    </w:p>
    <w:p w14:paraId="097D567C" w14:textId="77777777" w:rsidR="00DC0AC4" w:rsidRDefault="00DC0AC4" w:rsidP="000D6A35">
      <w:pPr>
        <w:pStyle w:val="Normal1"/>
        <w:keepNext/>
      </w:pPr>
      <w:r>
        <w:lastRenderedPageBreak/>
        <w:t>This involves:</w:t>
      </w:r>
    </w:p>
    <w:p w14:paraId="286B8CBE" w14:textId="77777777" w:rsidR="00DC0AC4" w:rsidRDefault="00DC0AC4" w:rsidP="00DC0AC4">
      <w:pPr>
        <w:pStyle w:val="Normal1"/>
        <w:numPr>
          <w:ilvl w:val="0"/>
          <w:numId w:val="7"/>
        </w:numPr>
        <w:spacing w:after="0"/>
        <w:ind w:hanging="360"/>
        <w:contextualSpacing/>
      </w:pPr>
      <w:r>
        <w:t>Tapping or stroking the divers face (cheeks)</w:t>
      </w:r>
    </w:p>
    <w:p w14:paraId="4103299E" w14:textId="77777777" w:rsidR="00DC0AC4" w:rsidRDefault="00DC0AC4" w:rsidP="00DC0AC4">
      <w:pPr>
        <w:pStyle w:val="Normal1"/>
        <w:numPr>
          <w:ilvl w:val="0"/>
          <w:numId w:val="7"/>
        </w:numPr>
        <w:spacing w:after="0"/>
        <w:ind w:hanging="360"/>
        <w:contextualSpacing/>
      </w:pPr>
      <w:r>
        <w:t>Talking to the diver, generally repeating the phrase “Breath [diver’s name]”</w:t>
      </w:r>
    </w:p>
    <w:p w14:paraId="31606F03" w14:textId="77777777" w:rsidR="00DC0AC4" w:rsidRDefault="00DC0AC4" w:rsidP="00DC0AC4">
      <w:pPr>
        <w:pStyle w:val="Normal1"/>
        <w:numPr>
          <w:ilvl w:val="0"/>
          <w:numId w:val="7"/>
        </w:numPr>
        <w:ind w:hanging="360"/>
        <w:contextualSpacing/>
      </w:pPr>
      <w:bookmarkStart w:id="0" w:name="h.3x0wcsr55g3m" w:colFirst="0" w:colLast="0"/>
      <w:bookmarkEnd w:id="0"/>
      <w:r>
        <w:t>Circulating air around the divers face by blowing</w:t>
      </w:r>
    </w:p>
    <w:p w14:paraId="5B8F8D0C" w14:textId="77777777" w:rsidR="00DC0AC4" w:rsidRDefault="00DC0AC4" w:rsidP="00DC0AC4">
      <w:pPr>
        <w:pStyle w:val="Normal1"/>
      </w:pPr>
      <w:r>
        <w:t>In virtually all cases, this stimulus is sufficient to restart breathing and cause a diver to regain consciousness.</w:t>
      </w:r>
    </w:p>
    <w:p w14:paraId="2D22DFB9" w14:textId="77777777" w:rsidR="00DC0AC4" w:rsidRDefault="00DC0AC4" w:rsidP="00DC0AC4">
      <w:pPr>
        <w:pStyle w:val="Normal1"/>
      </w:pPr>
      <w:r>
        <w:t>The diver may be lifted onto the side of the pool to aid with the recovery procedure.</w:t>
      </w:r>
    </w:p>
    <w:p w14:paraId="2DED984C" w14:textId="77777777" w:rsidR="00DC0AC4" w:rsidRDefault="00DC0AC4" w:rsidP="00DC0AC4">
      <w:pPr>
        <w:pStyle w:val="Normal1"/>
      </w:pPr>
      <w:r>
        <w:t>If a diver fails to begin breathing following diver recovery and the “Tap, Talk, Blow” procedure a club member will alert the pool staff of the situation, within 1 minute of attempting to recover the diver.</w:t>
      </w:r>
    </w:p>
    <w:p w14:paraId="0EF85828" w14:textId="77777777" w:rsidR="00DC0AC4" w:rsidRDefault="00DC0AC4" w:rsidP="00DC0AC4">
      <w:pPr>
        <w:pStyle w:val="Normal1"/>
      </w:pPr>
      <w:r>
        <w:t>Pool staff will take over management of the situation. Club members will assist pool staff as requested. Training will be halted for the remainder of the session.</w:t>
      </w:r>
    </w:p>
    <w:p w14:paraId="685AA103" w14:textId="77777777" w:rsidR="00DC0AC4" w:rsidRPr="00DC0AC4" w:rsidRDefault="00DC0AC4" w:rsidP="00DC0AC4">
      <w:pPr>
        <w:pStyle w:val="Normal1"/>
      </w:pPr>
    </w:p>
    <w:p w14:paraId="77DFEFEA" w14:textId="77777777" w:rsidR="00E41A46" w:rsidRDefault="00E41A46" w:rsidP="00E41A46">
      <w:pPr>
        <w:pStyle w:val="Heading2"/>
      </w:pPr>
      <w:r>
        <w:t xml:space="preserve">Use of </w:t>
      </w:r>
      <w:proofErr w:type="gramStart"/>
      <w:r>
        <w:t>Oxygen</w:t>
      </w:r>
      <w:r w:rsidR="000D6A35">
        <w:t>(</w:t>
      </w:r>
      <w:proofErr w:type="gramEnd"/>
      <w:r w:rsidR="000D6A35">
        <w:t>remove if club does not hold medical oxygen)</w:t>
      </w:r>
    </w:p>
    <w:p w14:paraId="6503DF90" w14:textId="77777777" w:rsidR="00171F84" w:rsidRDefault="00136E1B">
      <w:pPr>
        <w:pStyle w:val="Normal1"/>
      </w:pPr>
      <w:r>
        <w:t>Senior club members maintain the following certifications (DAN or equivalent)</w:t>
      </w:r>
    </w:p>
    <w:p w14:paraId="60A48561" w14:textId="77777777" w:rsidR="00171F84" w:rsidRDefault="00136E1B">
      <w:pPr>
        <w:pStyle w:val="Normal1"/>
        <w:numPr>
          <w:ilvl w:val="0"/>
          <w:numId w:val="1"/>
        </w:numPr>
        <w:spacing w:after="0"/>
        <w:ind w:hanging="360"/>
        <w:contextualSpacing/>
      </w:pPr>
      <w:r>
        <w:t>Emergency First Response (EFR)</w:t>
      </w:r>
    </w:p>
    <w:p w14:paraId="229DD3ED" w14:textId="77777777" w:rsidR="00171F84" w:rsidRDefault="00136E1B">
      <w:pPr>
        <w:pStyle w:val="Normal1"/>
        <w:numPr>
          <w:ilvl w:val="0"/>
          <w:numId w:val="1"/>
        </w:numPr>
        <w:ind w:hanging="360"/>
        <w:contextualSpacing/>
      </w:pPr>
      <w:r>
        <w:t>Emergency Oxygen Provider</w:t>
      </w:r>
    </w:p>
    <w:p w14:paraId="1BD7DDFA" w14:textId="77777777" w:rsidR="00171F84" w:rsidRDefault="00136E1B">
      <w:pPr>
        <w:pStyle w:val="Normal1"/>
      </w:pPr>
      <w:r>
        <w:t>Records of current certifications are kept with the club's equipment which is stored at the pool.</w:t>
      </w:r>
    </w:p>
    <w:p w14:paraId="436B801C" w14:textId="77777777" w:rsidR="000D6A35" w:rsidRDefault="000D6A35" w:rsidP="000D6A35">
      <w:pPr>
        <w:pStyle w:val="Normal1"/>
      </w:pPr>
      <w:r>
        <w:t>Once the diver has recovered consciousness a club member certified in administering oxygen will provide oxygen to the diver for a minimum of 5 minutes.</w:t>
      </w:r>
    </w:p>
    <w:p w14:paraId="0E1E862B" w14:textId="36C50671" w:rsidR="000D6A35" w:rsidRDefault="000D6A35" w:rsidP="000D6A35">
      <w:pPr>
        <w:pStyle w:val="Normal1"/>
      </w:pPr>
      <w:r>
        <w:rPr>
          <w:b/>
        </w:rPr>
        <w:t>Note</w:t>
      </w:r>
      <w:r>
        <w:t>: there is not always a club member certified in providing oxygen at all training sessions. In this situation no oxygen will be provided</w:t>
      </w:r>
      <w:r w:rsidR="00374CEB">
        <w:t xml:space="preserve"> which </w:t>
      </w:r>
      <w:proofErr w:type="gramStart"/>
      <w:r w:rsidR="00374CEB">
        <w:t>may be provided by the pool staff</w:t>
      </w:r>
      <w:proofErr w:type="gramEnd"/>
      <w:r>
        <w:t>.</w:t>
      </w:r>
      <w:ins w:id="1" w:author="User" w:date="2016-03-10T16:05:00Z">
        <w:r w:rsidR="00A86387">
          <w:t xml:space="preserve"> </w:t>
        </w:r>
      </w:ins>
    </w:p>
    <w:p w14:paraId="440DEAD9" w14:textId="77777777" w:rsidR="00136E1B" w:rsidRDefault="00136E1B">
      <w:pPr>
        <w:pStyle w:val="Normal1"/>
      </w:pPr>
      <w:r>
        <w:t>Note that the club will only run a session if there is someone present who has been involved in the sport to a national level as either a competitor, judge or safety official (plus O2 training etc).</w:t>
      </w:r>
    </w:p>
    <w:p w14:paraId="64F76EC1" w14:textId="77777777" w:rsidR="00171F84" w:rsidRDefault="00136E1B">
      <w:pPr>
        <w:pStyle w:val="Normal1"/>
      </w:pPr>
      <w:r>
        <w:t>The club maintains a bottle of medical grade oxygen and associated delivery apparatus in order to respond to various scenarios where a diver may have pushed themselves to or past their breath hold limit. The use of Oxygen is not actually required when responding to incidents such as blackouts, but it is considered to be best practice. Normal breathing is sufficient for a diver to recover from a blackout, however providing oxygen makes the recovery process faster and is better for divers, especially if they are diving the following day.</w:t>
      </w:r>
    </w:p>
    <w:p w14:paraId="0360DFD9" w14:textId="77777777" w:rsidR="00171F84" w:rsidRDefault="00136E1B">
      <w:pPr>
        <w:pStyle w:val="Normal1"/>
      </w:pPr>
      <w:r>
        <w:t>A club member certified in providing oxygen will check the oxygen equipment at the beginning of each session. The following is checked:</w:t>
      </w:r>
    </w:p>
    <w:p w14:paraId="3678335E" w14:textId="77777777" w:rsidR="00171F84" w:rsidRDefault="00136E1B">
      <w:pPr>
        <w:pStyle w:val="Normal1"/>
        <w:numPr>
          <w:ilvl w:val="0"/>
          <w:numId w:val="2"/>
        </w:numPr>
        <w:spacing w:after="0"/>
        <w:ind w:hanging="360"/>
        <w:contextualSpacing/>
      </w:pPr>
      <w:r>
        <w:t>Amount of oxygen in the bottle as read from the gauge</w:t>
      </w:r>
    </w:p>
    <w:p w14:paraId="3C576515" w14:textId="77777777" w:rsidR="00171F84" w:rsidRDefault="00136E1B">
      <w:pPr>
        <w:pStyle w:val="Normal1"/>
        <w:numPr>
          <w:ilvl w:val="0"/>
          <w:numId w:val="2"/>
        </w:numPr>
        <w:spacing w:after="0"/>
        <w:ind w:hanging="360"/>
        <w:contextualSpacing/>
      </w:pPr>
      <w:r>
        <w:t>All equipment listed on equipment schematic is present</w:t>
      </w:r>
    </w:p>
    <w:p w14:paraId="7FCD987D" w14:textId="77777777" w:rsidR="00171F84" w:rsidRDefault="00136E1B">
      <w:pPr>
        <w:pStyle w:val="Normal1"/>
        <w:numPr>
          <w:ilvl w:val="0"/>
          <w:numId w:val="2"/>
        </w:numPr>
        <w:ind w:hanging="360"/>
        <w:contextualSpacing/>
      </w:pPr>
      <w:r>
        <w:t>Oxygen turns on and delivers correctly through face mask</w:t>
      </w:r>
    </w:p>
    <w:p w14:paraId="0D5FE6A7" w14:textId="77777777" w:rsidR="00DC0AC4" w:rsidRPr="000D6A35" w:rsidRDefault="00136E1B" w:rsidP="000D6A35">
      <w:pPr>
        <w:pStyle w:val="Normal1"/>
      </w:pPr>
      <w:r>
        <w:rPr>
          <w:b/>
        </w:rPr>
        <w:t>Note</w:t>
      </w:r>
      <w:r>
        <w:t>: there is not always a club member certified in providing oxygen at all training sessions. In this situation the oxygen equipment will not be checked or used.</w:t>
      </w:r>
      <w:r w:rsidR="00DC0AC4">
        <w:br w:type="page"/>
      </w:r>
    </w:p>
    <w:p w14:paraId="3320563B" w14:textId="77777777" w:rsidR="00171F84" w:rsidRDefault="00136E1B">
      <w:pPr>
        <w:pStyle w:val="Heading2"/>
      </w:pPr>
      <w:r>
        <w:lastRenderedPageBreak/>
        <w:t>Response Scenarios</w:t>
      </w:r>
    </w:p>
    <w:p w14:paraId="7A98ECCC" w14:textId="77777777" w:rsidR="00171F84" w:rsidRDefault="00136E1B">
      <w:pPr>
        <w:pStyle w:val="Normal1"/>
      </w:pPr>
      <w:r>
        <w:t>The following is a list of scenarios associated with the sport of freediving where assistance may be given to a diver during or following a dive:</w:t>
      </w:r>
    </w:p>
    <w:tbl>
      <w:tblPr>
        <w:tblStyle w:val="a"/>
        <w:tblW w:w="92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0"/>
        <w:gridCol w:w="3081"/>
        <w:gridCol w:w="3081"/>
      </w:tblGrid>
      <w:tr w:rsidR="00171F84" w14:paraId="6EBF778F" w14:textId="77777777">
        <w:tc>
          <w:tcPr>
            <w:tcW w:w="3080" w:type="dxa"/>
            <w:shd w:val="clear" w:color="auto" w:fill="A6A6A6"/>
          </w:tcPr>
          <w:p w14:paraId="57C1465E" w14:textId="77777777" w:rsidR="00171F84" w:rsidRDefault="00136E1B">
            <w:pPr>
              <w:pStyle w:val="Normal1"/>
            </w:pPr>
            <w:r>
              <w:rPr>
                <w:b/>
              </w:rPr>
              <w:t>Scenario</w:t>
            </w:r>
          </w:p>
        </w:tc>
        <w:tc>
          <w:tcPr>
            <w:tcW w:w="3081" w:type="dxa"/>
            <w:shd w:val="clear" w:color="auto" w:fill="A6A6A6"/>
          </w:tcPr>
          <w:p w14:paraId="2CB57285" w14:textId="77777777" w:rsidR="00171F84" w:rsidRDefault="00136E1B">
            <w:pPr>
              <w:pStyle w:val="Normal1"/>
            </w:pPr>
            <w:r>
              <w:rPr>
                <w:b/>
              </w:rPr>
              <w:t>Assistance from club member</w:t>
            </w:r>
          </w:p>
        </w:tc>
        <w:tc>
          <w:tcPr>
            <w:tcW w:w="3081" w:type="dxa"/>
            <w:shd w:val="clear" w:color="auto" w:fill="A6A6A6"/>
          </w:tcPr>
          <w:p w14:paraId="47F72126" w14:textId="77777777" w:rsidR="00171F84" w:rsidRDefault="00136E1B">
            <w:pPr>
              <w:pStyle w:val="Normal1"/>
            </w:pPr>
            <w:r>
              <w:rPr>
                <w:b/>
              </w:rPr>
              <w:t>Assistance from pool staff</w:t>
            </w:r>
          </w:p>
        </w:tc>
      </w:tr>
      <w:tr w:rsidR="00171F84" w14:paraId="6F1A440D" w14:textId="77777777">
        <w:tc>
          <w:tcPr>
            <w:tcW w:w="3080" w:type="dxa"/>
          </w:tcPr>
          <w:p w14:paraId="425A911A" w14:textId="77777777" w:rsidR="00171F84" w:rsidRDefault="00136E1B">
            <w:pPr>
              <w:pStyle w:val="Normal1"/>
            </w:pPr>
            <w:r>
              <w:t>Diver surfaces after a physically demanding dive, and is showing signs of hypoxia and fatigue. The diver may have pushed past previous best performances, or persevered under difficult conditions.</w:t>
            </w:r>
          </w:p>
        </w:tc>
        <w:tc>
          <w:tcPr>
            <w:tcW w:w="3081" w:type="dxa"/>
          </w:tcPr>
          <w:p w14:paraId="277D5881" w14:textId="77777777" w:rsidR="00171F84" w:rsidRDefault="00136E1B">
            <w:pPr>
              <w:pStyle w:val="Normal1"/>
            </w:pPr>
            <w:r>
              <w:t>Oxygen may be administered by a certified club member.</w:t>
            </w:r>
          </w:p>
        </w:tc>
        <w:tc>
          <w:tcPr>
            <w:tcW w:w="3081" w:type="dxa"/>
          </w:tcPr>
          <w:p w14:paraId="0EB92056" w14:textId="77777777" w:rsidR="00171F84" w:rsidRDefault="00136E1B">
            <w:pPr>
              <w:pStyle w:val="Normal1"/>
            </w:pPr>
            <w:bookmarkStart w:id="2" w:name="h.gjdgxs" w:colFirst="0" w:colLast="0"/>
            <w:bookmarkEnd w:id="2"/>
            <w:r>
              <w:t>No assistance is required by pool staff.</w:t>
            </w:r>
          </w:p>
        </w:tc>
      </w:tr>
      <w:tr w:rsidR="00171F84" w14:paraId="73DD873E" w14:textId="77777777">
        <w:tc>
          <w:tcPr>
            <w:tcW w:w="3080" w:type="dxa"/>
          </w:tcPr>
          <w:p w14:paraId="5DB1AB7E" w14:textId="77777777" w:rsidR="00171F84" w:rsidRDefault="00136E1B">
            <w:pPr>
              <w:pStyle w:val="Normal1"/>
            </w:pPr>
            <w:r>
              <w:t>Diver surfaces showing loss of motor control.</w:t>
            </w:r>
          </w:p>
        </w:tc>
        <w:tc>
          <w:tcPr>
            <w:tcW w:w="3081" w:type="dxa"/>
          </w:tcPr>
          <w:p w14:paraId="040CFBE2" w14:textId="77777777" w:rsidR="00171F84" w:rsidRDefault="00136E1B">
            <w:pPr>
              <w:pStyle w:val="Normal1"/>
            </w:pPr>
            <w:r>
              <w:t xml:space="preserve">A club member monitoring the dive may support the diver from the side of the pool or in the water in case assistance is required. </w:t>
            </w:r>
          </w:p>
          <w:p w14:paraId="0127D14A" w14:textId="77777777" w:rsidR="00171F84" w:rsidRDefault="00171F84">
            <w:pPr>
              <w:pStyle w:val="Normal1"/>
            </w:pPr>
          </w:p>
          <w:p w14:paraId="6F94C298" w14:textId="77777777" w:rsidR="00171F84" w:rsidRDefault="00136E1B">
            <w:pPr>
              <w:pStyle w:val="Normal1"/>
            </w:pPr>
            <w:r>
              <w:t>Oxygen may be administered by a certified club member.</w:t>
            </w:r>
          </w:p>
        </w:tc>
        <w:tc>
          <w:tcPr>
            <w:tcW w:w="3081" w:type="dxa"/>
          </w:tcPr>
          <w:p w14:paraId="38FA42B2" w14:textId="77777777" w:rsidR="00171F84" w:rsidRDefault="00136E1B">
            <w:pPr>
              <w:pStyle w:val="Normal1"/>
            </w:pPr>
            <w:r>
              <w:t>No assistance is required by pool staff.</w:t>
            </w:r>
          </w:p>
        </w:tc>
      </w:tr>
      <w:tr w:rsidR="00171F84" w14:paraId="4AE5BEF5" w14:textId="77777777">
        <w:tc>
          <w:tcPr>
            <w:tcW w:w="3080" w:type="dxa"/>
          </w:tcPr>
          <w:p w14:paraId="149A5AE6" w14:textId="77777777" w:rsidR="00171F84" w:rsidRDefault="00136E1B">
            <w:pPr>
              <w:pStyle w:val="Normal1"/>
            </w:pPr>
            <w:r>
              <w:t>Diver experiences blackout not requiring resuscitation.</w:t>
            </w:r>
            <w:r>
              <w:tab/>
            </w:r>
            <w:r>
              <w:tab/>
            </w:r>
          </w:p>
        </w:tc>
        <w:tc>
          <w:tcPr>
            <w:tcW w:w="3081" w:type="dxa"/>
          </w:tcPr>
          <w:p w14:paraId="009DE953" w14:textId="77777777" w:rsidR="00171F84" w:rsidRDefault="00136E1B">
            <w:pPr>
              <w:pStyle w:val="Normal1"/>
            </w:pPr>
            <w:r>
              <w:t xml:space="preserve">A club member monitoring the dive will support the diver from the side of the pool or in the water. </w:t>
            </w:r>
          </w:p>
          <w:p w14:paraId="450CB85E" w14:textId="77777777" w:rsidR="00171F84" w:rsidRDefault="00171F84">
            <w:pPr>
              <w:pStyle w:val="Normal1"/>
            </w:pPr>
          </w:p>
          <w:p w14:paraId="1409D63A" w14:textId="77777777" w:rsidR="00171F84" w:rsidRDefault="00136E1B">
            <w:pPr>
              <w:pStyle w:val="Normal1"/>
            </w:pPr>
            <w:r>
              <w:t>Oxygen may be administered by a certified club member.</w:t>
            </w:r>
          </w:p>
        </w:tc>
        <w:tc>
          <w:tcPr>
            <w:tcW w:w="3081" w:type="dxa"/>
          </w:tcPr>
          <w:p w14:paraId="586C3979" w14:textId="77777777" w:rsidR="00171F84" w:rsidRDefault="00136E1B">
            <w:pPr>
              <w:pStyle w:val="Normal1"/>
            </w:pPr>
            <w:r>
              <w:t>No assistance is required by pool staff.</w:t>
            </w:r>
          </w:p>
        </w:tc>
      </w:tr>
      <w:tr w:rsidR="00171F84" w14:paraId="288AAB1D" w14:textId="77777777">
        <w:tc>
          <w:tcPr>
            <w:tcW w:w="3080" w:type="dxa"/>
          </w:tcPr>
          <w:p w14:paraId="6ADB9B56" w14:textId="77777777" w:rsidR="00171F84" w:rsidRDefault="00136E1B">
            <w:pPr>
              <w:pStyle w:val="Normal1"/>
            </w:pPr>
            <w:r>
              <w:t>Diver requires resuscitation.</w:t>
            </w:r>
          </w:p>
        </w:tc>
        <w:tc>
          <w:tcPr>
            <w:tcW w:w="3081" w:type="dxa"/>
          </w:tcPr>
          <w:p w14:paraId="05E32663" w14:textId="1B5F7D64" w:rsidR="00171F84" w:rsidRDefault="009A4646">
            <w:pPr>
              <w:pStyle w:val="Normal1"/>
            </w:pPr>
            <w:r>
              <w:t xml:space="preserve">Emergency services are to be contacted via 111. </w:t>
            </w:r>
            <w:bookmarkStart w:id="3" w:name="_GoBack"/>
            <w:bookmarkEnd w:id="3"/>
            <w:r>
              <w:t>All club activities are stopped</w:t>
            </w:r>
          </w:p>
          <w:p w14:paraId="7644460E" w14:textId="77777777" w:rsidR="00171F84" w:rsidRDefault="00171F84">
            <w:pPr>
              <w:pStyle w:val="Normal1"/>
            </w:pPr>
          </w:p>
        </w:tc>
        <w:tc>
          <w:tcPr>
            <w:tcW w:w="3081" w:type="dxa"/>
          </w:tcPr>
          <w:p w14:paraId="344079BA" w14:textId="5DFD60CD" w:rsidR="00171F84" w:rsidRDefault="00136E1B">
            <w:pPr>
              <w:pStyle w:val="Normal1"/>
            </w:pPr>
            <w:r>
              <w:t xml:space="preserve">Pool staff will be engaged as per the </w:t>
            </w:r>
            <w:r w:rsidR="009A4646">
              <w:t xml:space="preserve">pools </w:t>
            </w:r>
            <w:r>
              <w:t>Emergency Response Plan.</w:t>
            </w:r>
          </w:p>
        </w:tc>
      </w:tr>
    </w:tbl>
    <w:p w14:paraId="6AD34981" w14:textId="77777777" w:rsidR="00171F84" w:rsidRDefault="00171F84">
      <w:pPr>
        <w:pStyle w:val="Normal1"/>
      </w:pPr>
    </w:p>
    <w:p w14:paraId="46B7CF20" w14:textId="77777777" w:rsidR="00171F84" w:rsidRDefault="00171F84">
      <w:pPr>
        <w:pStyle w:val="Normal1"/>
      </w:pPr>
    </w:p>
    <w:sectPr w:rsidR="00171F84" w:rsidSect="00171F84">
      <w:pgSz w:w="11906" w:h="16838"/>
      <w:pgMar w:top="1440" w:right="1440" w:bottom="1440" w:left="144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4EE"/>
    <w:multiLevelType w:val="multilevel"/>
    <w:tmpl w:val="9D1CAD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284F08C6"/>
    <w:multiLevelType w:val="multilevel"/>
    <w:tmpl w:val="8CB44F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2E610107"/>
    <w:multiLevelType w:val="multilevel"/>
    <w:tmpl w:val="209C41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35496F17"/>
    <w:multiLevelType w:val="multilevel"/>
    <w:tmpl w:val="1250EF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42DD6895"/>
    <w:multiLevelType w:val="multilevel"/>
    <w:tmpl w:val="CA4675A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5F1323E9"/>
    <w:multiLevelType w:val="multilevel"/>
    <w:tmpl w:val="C5A0412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7CEA7462"/>
    <w:multiLevelType w:val="multilevel"/>
    <w:tmpl w:val="3EEEA9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84"/>
    <w:rsid w:val="000D6A35"/>
    <w:rsid w:val="00136E1B"/>
    <w:rsid w:val="00171F84"/>
    <w:rsid w:val="00374CEB"/>
    <w:rsid w:val="004946DF"/>
    <w:rsid w:val="00822C2B"/>
    <w:rsid w:val="00834185"/>
    <w:rsid w:val="0091625F"/>
    <w:rsid w:val="009A4646"/>
    <w:rsid w:val="00A86387"/>
    <w:rsid w:val="00BE0CB0"/>
    <w:rsid w:val="00C47495"/>
    <w:rsid w:val="00DC0AC4"/>
    <w:rsid w:val="00DE3755"/>
    <w:rsid w:val="00E41A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B6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171F84"/>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1"/>
    <w:next w:val="Normal1"/>
    <w:rsid w:val="00171F84"/>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1"/>
    <w:next w:val="Normal1"/>
    <w:rsid w:val="00171F84"/>
    <w:pPr>
      <w:keepNext/>
      <w:keepLines/>
      <w:spacing w:before="280" w:after="80"/>
      <w:contextualSpacing/>
      <w:outlineLvl w:val="2"/>
    </w:pPr>
    <w:rPr>
      <w:b/>
      <w:sz w:val="28"/>
      <w:szCs w:val="28"/>
    </w:rPr>
  </w:style>
  <w:style w:type="paragraph" w:styleId="Heading4">
    <w:name w:val="heading 4"/>
    <w:basedOn w:val="Normal1"/>
    <w:next w:val="Normal1"/>
    <w:rsid w:val="00171F84"/>
    <w:pPr>
      <w:keepNext/>
      <w:keepLines/>
      <w:spacing w:before="240" w:after="40"/>
      <w:contextualSpacing/>
      <w:outlineLvl w:val="3"/>
    </w:pPr>
    <w:rPr>
      <w:b/>
      <w:sz w:val="24"/>
      <w:szCs w:val="24"/>
    </w:rPr>
  </w:style>
  <w:style w:type="paragraph" w:styleId="Heading5">
    <w:name w:val="heading 5"/>
    <w:basedOn w:val="Normal1"/>
    <w:next w:val="Normal1"/>
    <w:rsid w:val="00171F84"/>
    <w:pPr>
      <w:keepNext/>
      <w:keepLines/>
      <w:spacing w:before="220" w:after="40"/>
      <w:contextualSpacing/>
      <w:outlineLvl w:val="4"/>
    </w:pPr>
    <w:rPr>
      <w:b/>
    </w:rPr>
  </w:style>
  <w:style w:type="paragraph" w:styleId="Heading6">
    <w:name w:val="heading 6"/>
    <w:basedOn w:val="Normal1"/>
    <w:next w:val="Normal1"/>
    <w:rsid w:val="00171F8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71F84"/>
  </w:style>
  <w:style w:type="paragraph" w:styleId="Title">
    <w:name w:val="Title"/>
    <w:basedOn w:val="Normal1"/>
    <w:next w:val="Normal1"/>
    <w:rsid w:val="00171F84"/>
    <w:pPr>
      <w:keepNext/>
      <w:keepLines/>
      <w:spacing w:before="480" w:after="120"/>
      <w:contextualSpacing/>
    </w:pPr>
    <w:rPr>
      <w:b/>
      <w:sz w:val="72"/>
      <w:szCs w:val="72"/>
    </w:rPr>
  </w:style>
  <w:style w:type="paragraph" w:styleId="Subtitle">
    <w:name w:val="Subtitle"/>
    <w:basedOn w:val="Normal1"/>
    <w:next w:val="Normal1"/>
    <w:rsid w:val="00171F84"/>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71F84"/>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9A4646"/>
    <w:rPr>
      <w:sz w:val="18"/>
      <w:szCs w:val="18"/>
    </w:rPr>
  </w:style>
  <w:style w:type="paragraph" w:styleId="CommentText">
    <w:name w:val="annotation text"/>
    <w:basedOn w:val="Normal"/>
    <w:link w:val="CommentTextChar"/>
    <w:uiPriority w:val="99"/>
    <w:semiHidden/>
    <w:unhideWhenUsed/>
    <w:rsid w:val="009A4646"/>
    <w:pPr>
      <w:spacing w:line="240" w:lineRule="auto"/>
    </w:pPr>
    <w:rPr>
      <w:sz w:val="24"/>
      <w:szCs w:val="24"/>
    </w:rPr>
  </w:style>
  <w:style w:type="character" w:customStyle="1" w:styleId="CommentTextChar">
    <w:name w:val="Comment Text Char"/>
    <w:basedOn w:val="DefaultParagraphFont"/>
    <w:link w:val="CommentText"/>
    <w:uiPriority w:val="99"/>
    <w:semiHidden/>
    <w:rsid w:val="009A4646"/>
    <w:rPr>
      <w:sz w:val="24"/>
      <w:szCs w:val="24"/>
    </w:rPr>
  </w:style>
  <w:style w:type="paragraph" w:styleId="CommentSubject">
    <w:name w:val="annotation subject"/>
    <w:basedOn w:val="CommentText"/>
    <w:next w:val="CommentText"/>
    <w:link w:val="CommentSubjectChar"/>
    <w:uiPriority w:val="99"/>
    <w:semiHidden/>
    <w:unhideWhenUsed/>
    <w:rsid w:val="009A4646"/>
    <w:rPr>
      <w:b/>
      <w:bCs/>
      <w:sz w:val="20"/>
      <w:szCs w:val="20"/>
    </w:rPr>
  </w:style>
  <w:style w:type="character" w:customStyle="1" w:styleId="CommentSubjectChar">
    <w:name w:val="Comment Subject Char"/>
    <w:basedOn w:val="CommentTextChar"/>
    <w:link w:val="CommentSubject"/>
    <w:uiPriority w:val="99"/>
    <w:semiHidden/>
    <w:rsid w:val="009A4646"/>
    <w:rPr>
      <w:b/>
      <w:bCs/>
      <w:sz w:val="20"/>
      <w:szCs w:val="20"/>
    </w:rPr>
  </w:style>
  <w:style w:type="paragraph" w:styleId="BalloonText">
    <w:name w:val="Balloon Text"/>
    <w:basedOn w:val="Normal"/>
    <w:link w:val="BalloonTextChar"/>
    <w:uiPriority w:val="99"/>
    <w:semiHidden/>
    <w:unhideWhenUsed/>
    <w:rsid w:val="009A464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464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171F84"/>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1"/>
    <w:next w:val="Normal1"/>
    <w:rsid w:val="00171F84"/>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1"/>
    <w:next w:val="Normal1"/>
    <w:rsid w:val="00171F84"/>
    <w:pPr>
      <w:keepNext/>
      <w:keepLines/>
      <w:spacing w:before="280" w:after="80"/>
      <w:contextualSpacing/>
      <w:outlineLvl w:val="2"/>
    </w:pPr>
    <w:rPr>
      <w:b/>
      <w:sz w:val="28"/>
      <w:szCs w:val="28"/>
    </w:rPr>
  </w:style>
  <w:style w:type="paragraph" w:styleId="Heading4">
    <w:name w:val="heading 4"/>
    <w:basedOn w:val="Normal1"/>
    <w:next w:val="Normal1"/>
    <w:rsid w:val="00171F84"/>
    <w:pPr>
      <w:keepNext/>
      <w:keepLines/>
      <w:spacing w:before="240" w:after="40"/>
      <w:contextualSpacing/>
      <w:outlineLvl w:val="3"/>
    </w:pPr>
    <w:rPr>
      <w:b/>
      <w:sz w:val="24"/>
      <w:szCs w:val="24"/>
    </w:rPr>
  </w:style>
  <w:style w:type="paragraph" w:styleId="Heading5">
    <w:name w:val="heading 5"/>
    <w:basedOn w:val="Normal1"/>
    <w:next w:val="Normal1"/>
    <w:rsid w:val="00171F84"/>
    <w:pPr>
      <w:keepNext/>
      <w:keepLines/>
      <w:spacing w:before="220" w:after="40"/>
      <w:contextualSpacing/>
      <w:outlineLvl w:val="4"/>
    </w:pPr>
    <w:rPr>
      <w:b/>
    </w:rPr>
  </w:style>
  <w:style w:type="paragraph" w:styleId="Heading6">
    <w:name w:val="heading 6"/>
    <w:basedOn w:val="Normal1"/>
    <w:next w:val="Normal1"/>
    <w:rsid w:val="00171F8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71F84"/>
  </w:style>
  <w:style w:type="paragraph" w:styleId="Title">
    <w:name w:val="Title"/>
    <w:basedOn w:val="Normal1"/>
    <w:next w:val="Normal1"/>
    <w:rsid w:val="00171F84"/>
    <w:pPr>
      <w:keepNext/>
      <w:keepLines/>
      <w:spacing w:before="480" w:after="120"/>
      <w:contextualSpacing/>
    </w:pPr>
    <w:rPr>
      <w:b/>
      <w:sz w:val="72"/>
      <w:szCs w:val="72"/>
    </w:rPr>
  </w:style>
  <w:style w:type="paragraph" w:styleId="Subtitle">
    <w:name w:val="Subtitle"/>
    <w:basedOn w:val="Normal1"/>
    <w:next w:val="Normal1"/>
    <w:rsid w:val="00171F84"/>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71F84"/>
    <w:pPr>
      <w:spacing w:after="0" w:line="240" w:lineRule="auto"/>
    </w:pPr>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9A4646"/>
    <w:rPr>
      <w:sz w:val="18"/>
      <w:szCs w:val="18"/>
    </w:rPr>
  </w:style>
  <w:style w:type="paragraph" w:styleId="CommentText">
    <w:name w:val="annotation text"/>
    <w:basedOn w:val="Normal"/>
    <w:link w:val="CommentTextChar"/>
    <w:uiPriority w:val="99"/>
    <w:semiHidden/>
    <w:unhideWhenUsed/>
    <w:rsid w:val="009A4646"/>
    <w:pPr>
      <w:spacing w:line="240" w:lineRule="auto"/>
    </w:pPr>
    <w:rPr>
      <w:sz w:val="24"/>
      <w:szCs w:val="24"/>
    </w:rPr>
  </w:style>
  <w:style w:type="character" w:customStyle="1" w:styleId="CommentTextChar">
    <w:name w:val="Comment Text Char"/>
    <w:basedOn w:val="DefaultParagraphFont"/>
    <w:link w:val="CommentText"/>
    <w:uiPriority w:val="99"/>
    <w:semiHidden/>
    <w:rsid w:val="009A4646"/>
    <w:rPr>
      <w:sz w:val="24"/>
      <w:szCs w:val="24"/>
    </w:rPr>
  </w:style>
  <w:style w:type="paragraph" w:styleId="CommentSubject">
    <w:name w:val="annotation subject"/>
    <w:basedOn w:val="CommentText"/>
    <w:next w:val="CommentText"/>
    <w:link w:val="CommentSubjectChar"/>
    <w:uiPriority w:val="99"/>
    <w:semiHidden/>
    <w:unhideWhenUsed/>
    <w:rsid w:val="009A4646"/>
    <w:rPr>
      <w:b/>
      <w:bCs/>
      <w:sz w:val="20"/>
      <w:szCs w:val="20"/>
    </w:rPr>
  </w:style>
  <w:style w:type="character" w:customStyle="1" w:styleId="CommentSubjectChar">
    <w:name w:val="Comment Subject Char"/>
    <w:basedOn w:val="CommentTextChar"/>
    <w:link w:val="CommentSubject"/>
    <w:uiPriority w:val="99"/>
    <w:semiHidden/>
    <w:rsid w:val="009A4646"/>
    <w:rPr>
      <w:b/>
      <w:bCs/>
      <w:sz w:val="20"/>
      <w:szCs w:val="20"/>
    </w:rPr>
  </w:style>
  <w:style w:type="paragraph" w:styleId="BalloonText">
    <w:name w:val="Balloon Text"/>
    <w:basedOn w:val="Normal"/>
    <w:link w:val="BalloonTextChar"/>
    <w:uiPriority w:val="99"/>
    <w:semiHidden/>
    <w:unhideWhenUsed/>
    <w:rsid w:val="009A464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464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4945</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Imperial College London</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SMILLIE PAUL, MR</dc:creator>
  <cp:lastModifiedBy>Paul Smillie</cp:lastModifiedBy>
  <cp:revision>2</cp:revision>
  <dcterms:created xsi:type="dcterms:W3CDTF">2016-03-23T05:59:00Z</dcterms:created>
  <dcterms:modified xsi:type="dcterms:W3CDTF">2016-03-23T05:59:00Z</dcterms:modified>
</cp:coreProperties>
</file>